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902" w:rsidRPr="00383902" w:rsidRDefault="00F113FF" w:rsidP="00E67953">
      <w:pPr>
        <w:spacing w:after="0" w:line="240" w:lineRule="auto"/>
        <w:ind w:left="4678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Пр</w:t>
      </w:r>
      <w:r w:rsidR="00383902" w:rsidRPr="0038390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иложение </w:t>
      </w:r>
      <w:del w:id="0" w:author="2" w:date="2022-04-12T09:45:00Z">
        <w:r w:rsidR="00383902"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1</w:delText>
        </w:r>
        <w:r w:rsid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0-1</w:delText>
        </w:r>
      </w:del>
      <w:ins w:id="1" w:author="2" w:date="2022-04-12T09:45:00Z">
        <w:r w:rsidR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t>2</w:t>
        </w:r>
      </w:ins>
      <w:r w:rsidR="00383902" w:rsidRPr="0038390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</w:p>
    <w:p w:rsidR="00383902" w:rsidRPr="00383902" w:rsidDel="00CC24D4" w:rsidRDefault="00383902" w:rsidP="00E67953">
      <w:pPr>
        <w:spacing w:after="0" w:line="240" w:lineRule="auto"/>
        <w:ind w:left="4678"/>
        <w:rPr>
          <w:del w:id="2" w:author="2" w:date="2022-04-12T09:45:00Z"/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del w:id="3" w:author="2" w:date="2022-04-12T09:45:00Z">
        <w:r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к Правилам взаимодействия акционерного</w:delText>
        </w:r>
      </w:del>
    </w:p>
    <w:p w:rsidR="00383902" w:rsidRPr="00383902" w:rsidDel="00CC24D4" w:rsidRDefault="00383902" w:rsidP="00E67953">
      <w:pPr>
        <w:spacing w:after="0" w:line="240" w:lineRule="auto"/>
        <w:ind w:left="4678"/>
        <w:rPr>
          <w:del w:id="4" w:author="2" w:date="2022-04-12T09:45:00Z"/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del w:id="5" w:author="2" w:date="2022-04-12T09:45:00Z">
        <w:r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общества «Национальная компания «Қазақстан темір жолы» и юридических лиц, пятьдесят</w:delText>
        </w:r>
        <w:r w:rsidR="00E67953" w:rsidRPr="00E67953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 xml:space="preserve"> </w:delText>
        </w:r>
        <w:r w:rsidR="00E67953"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и</w:delText>
        </w:r>
      </w:del>
    </w:p>
    <w:p w:rsidR="00383902" w:rsidRPr="00383902" w:rsidDel="00CC24D4" w:rsidRDefault="00B258ED" w:rsidP="00E67953">
      <w:pPr>
        <w:spacing w:after="0" w:line="240" w:lineRule="auto"/>
        <w:ind w:left="4678"/>
        <w:rPr>
          <w:del w:id="6" w:author="2" w:date="2022-04-12T09:45:00Z"/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del w:id="7" w:author="2" w:date="2022-04-12T09:45:00Z">
        <w:r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более процентов</w:delText>
        </w:r>
        <w:r w:rsidR="00383902"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 xml:space="preserve"> голосующих </w:delText>
        </w:r>
        <w:r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акций (</w:delText>
        </w:r>
        <w:r w:rsidR="00383902"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долей участия) которых прямо принадлежат акционерному обществу «Национальная</w:delText>
        </w:r>
      </w:del>
    </w:p>
    <w:p w:rsidR="00383902" w:rsidDel="00CC24D4" w:rsidRDefault="00383902" w:rsidP="00E67953">
      <w:pPr>
        <w:spacing w:after="0" w:line="240" w:lineRule="auto"/>
        <w:ind w:left="4678"/>
        <w:rPr>
          <w:del w:id="8" w:author="2" w:date="2022-04-12T09:45:00Z"/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del w:id="9" w:author="2" w:date="2022-04-12T09:45:00Z">
        <w:r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 xml:space="preserve">компания «Қазақстан темір жолы» на праве </w:delText>
        </w:r>
      </w:del>
    </w:p>
    <w:p w:rsidR="00383902" w:rsidRPr="00383902" w:rsidDel="00CC24D4" w:rsidRDefault="00383902" w:rsidP="00E67953">
      <w:pPr>
        <w:spacing w:after="0" w:line="240" w:lineRule="auto"/>
        <w:ind w:left="4678"/>
        <w:rPr>
          <w:del w:id="10" w:author="2" w:date="2022-04-12T09:45:00Z"/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del w:id="11" w:author="2" w:date="2022-04-12T09:45:00Z">
        <w:r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с</w:delText>
        </w:r>
        <w:r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обственности или доверительного управления</w:delText>
        </w:r>
        <w:r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 xml:space="preserve"> </w:delText>
        </w:r>
        <w:r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 xml:space="preserve">                                                                          </w:delText>
        </w:r>
      </w:del>
    </w:p>
    <w:p w:rsidR="00383902" w:rsidRPr="00383902" w:rsidDel="00CC24D4" w:rsidRDefault="00383902" w:rsidP="00E67953">
      <w:pPr>
        <w:spacing w:after="0" w:line="240" w:lineRule="auto"/>
        <w:ind w:left="4678"/>
        <w:rPr>
          <w:del w:id="12" w:author="2" w:date="2022-04-12T09:45:00Z"/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del w:id="13" w:author="2" w:date="2022-04-12T09:45:00Z">
        <w:r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при организации и проведении закупок товаров,</w:delText>
        </w:r>
      </w:del>
    </w:p>
    <w:p w:rsidR="00383902" w:rsidRPr="00383902" w:rsidDel="00CC24D4" w:rsidRDefault="00383902" w:rsidP="00E67953">
      <w:pPr>
        <w:spacing w:after="0" w:line="240" w:lineRule="auto"/>
        <w:ind w:left="4678"/>
        <w:rPr>
          <w:del w:id="14" w:author="2" w:date="2022-04-12T09:45:00Z"/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del w:id="15" w:author="2" w:date="2022-04-12T09:45:00Z">
        <w:r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работ и услуг, утвержденным решением Правления акционерного общества</w:delText>
        </w:r>
        <w:r w:rsidR="00E67953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 xml:space="preserve"> </w:delText>
        </w:r>
        <w:r w:rsidR="00E67953"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 xml:space="preserve">«Национальная компания  </w:delText>
        </w:r>
      </w:del>
    </w:p>
    <w:p w:rsidR="00E67953" w:rsidDel="00CC24D4" w:rsidRDefault="00383902" w:rsidP="00E67953">
      <w:pPr>
        <w:spacing w:after="0" w:line="240" w:lineRule="auto"/>
        <w:ind w:left="4678"/>
        <w:rPr>
          <w:del w:id="16" w:author="2" w:date="2022-04-12T09:45:00Z"/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del w:id="17" w:author="2" w:date="2022-04-12T09:45:00Z">
        <w:r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 xml:space="preserve">«Қазақстан темір жолы» </w:delText>
        </w:r>
      </w:del>
    </w:p>
    <w:p w:rsidR="00F5022D" w:rsidRPr="00383902" w:rsidDel="00CC24D4" w:rsidRDefault="00383902" w:rsidP="00E67953">
      <w:pPr>
        <w:spacing w:after="0" w:line="240" w:lineRule="auto"/>
        <w:ind w:left="4678"/>
        <w:rPr>
          <w:del w:id="18" w:author="2" w:date="2022-04-12T09:45:00Z"/>
          <w:rFonts w:ascii="Times New Roman" w:hAnsi="Times New Roman" w:cs="Times New Roman"/>
          <w:b/>
        </w:rPr>
      </w:pPr>
      <w:del w:id="19" w:author="2" w:date="2022-04-12T09:45:00Z">
        <w:r w:rsidRPr="00383902" w:rsidDel="00CC24D4">
          <w:rPr>
            <w:rFonts w:ascii="Times New Roman" w:eastAsia="Times New Roman" w:hAnsi="Times New Roman" w:cs="Times New Roman"/>
            <w:bCs/>
            <w:iCs/>
            <w:color w:val="000000"/>
            <w:lang w:eastAsia="ru-RU"/>
          </w:rPr>
          <w:delText>от 12 июня 2020 года № 02/19</w:delText>
        </w:r>
      </w:del>
    </w:p>
    <w:p w:rsidR="006F2CDE" w:rsidRDefault="006F2CDE" w:rsidP="00E32F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8ED" w:rsidRDefault="00415E3A" w:rsidP="00E32F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E32F2A" w:rsidRPr="00B95FC6">
        <w:rPr>
          <w:rFonts w:ascii="Times New Roman" w:hAnsi="Times New Roman" w:cs="Times New Roman"/>
          <w:b/>
          <w:sz w:val="28"/>
          <w:szCs w:val="28"/>
        </w:rPr>
        <w:t>ехническ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E32F2A">
        <w:rPr>
          <w:rFonts w:ascii="Times New Roman" w:hAnsi="Times New Roman" w:cs="Times New Roman"/>
          <w:b/>
          <w:sz w:val="28"/>
          <w:szCs w:val="28"/>
        </w:rPr>
        <w:t xml:space="preserve"> специфик</w:t>
      </w:r>
      <w:r w:rsidR="00B258ED">
        <w:rPr>
          <w:rFonts w:ascii="Times New Roman" w:hAnsi="Times New Roman" w:cs="Times New Roman"/>
          <w:b/>
          <w:sz w:val="28"/>
          <w:szCs w:val="28"/>
        </w:rPr>
        <w:t>аци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B258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5E3A" w:rsidRDefault="00415E3A" w:rsidP="00E32F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85562" w:rsidRPr="00C85562">
        <w:rPr>
          <w:rFonts w:ascii="Times New Roman" w:hAnsi="Times New Roman" w:cs="Times New Roman"/>
          <w:b/>
          <w:sz w:val="28"/>
          <w:szCs w:val="28"/>
        </w:rPr>
        <w:t>Работы по ремонту автотранспортных средств</w:t>
      </w:r>
      <w:r w:rsidR="00C85562" w:rsidDel="00C855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2F2A" w:rsidRPr="00B95FC6" w:rsidRDefault="00E32F2A" w:rsidP="00E32F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F2A">
        <w:rPr>
          <w:rFonts w:ascii="Times New Roman" w:hAnsi="Times New Roman" w:cs="Times New Roman"/>
          <w:sz w:val="28"/>
          <w:szCs w:val="28"/>
        </w:rPr>
        <w:t>(</w:t>
      </w:r>
      <w:r w:rsidRPr="00E1327C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E1327C">
        <w:rPr>
          <w:rFonts w:ascii="Times New Roman" w:hAnsi="Times New Roman" w:cs="Times New Roman"/>
          <w:sz w:val="28"/>
          <w:szCs w:val="28"/>
        </w:rPr>
        <w:t xml:space="preserve"> ЕНС ТРУ</w:t>
      </w:r>
      <w:r w:rsidR="00B258ED">
        <w:rPr>
          <w:rFonts w:ascii="Times New Roman" w:hAnsi="Times New Roman" w:cs="Times New Roman"/>
          <w:sz w:val="28"/>
          <w:szCs w:val="28"/>
        </w:rPr>
        <w:t xml:space="preserve"> </w:t>
      </w:r>
      <w:r w:rsidR="00C85562" w:rsidRPr="00C85562">
        <w:rPr>
          <w:rFonts w:ascii="Times New Roman" w:hAnsi="Times New Roman" w:cs="Times New Roman"/>
          <w:sz w:val="28"/>
          <w:szCs w:val="28"/>
        </w:rPr>
        <w:t>292040.100.000001</w:t>
      </w:r>
      <w:r w:rsidRPr="00E1327C">
        <w:rPr>
          <w:rFonts w:ascii="Times New Roman" w:hAnsi="Times New Roman" w:cs="Times New Roman"/>
          <w:sz w:val="28"/>
          <w:szCs w:val="28"/>
        </w:rPr>
        <w:t>)</w:t>
      </w:r>
      <w:r w:rsidRPr="00E132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2F2A" w:rsidRPr="00B95FC6" w:rsidRDefault="00E32F2A" w:rsidP="00E32F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617"/>
        <w:gridCol w:w="4628"/>
        <w:gridCol w:w="4394"/>
      </w:tblGrid>
      <w:tr w:rsidR="00E32F2A" w:rsidRPr="00B95FC6" w:rsidTr="000548CF">
        <w:trPr>
          <w:trHeight w:val="802"/>
        </w:trPr>
        <w:tc>
          <w:tcPr>
            <w:tcW w:w="617" w:type="dxa"/>
            <w:vAlign w:val="center"/>
          </w:tcPr>
          <w:p w:rsidR="00E32F2A" w:rsidRPr="005F4E67" w:rsidRDefault="00E32F2A" w:rsidP="00054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28" w:type="dxa"/>
          </w:tcPr>
          <w:p w:rsidR="00E32F2A" w:rsidRDefault="00E32F2A" w:rsidP="00054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2F2A" w:rsidRPr="005F4E67" w:rsidRDefault="00E32F2A" w:rsidP="00054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4394" w:type="dxa"/>
          </w:tcPr>
          <w:p w:rsidR="00E32F2A" w:rsidRDefault="00E32F2A" w:rsidP="00054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2F2A" w:rsidRPr="005F4E67" w:rsidRDefault="00E32F2A" w:rsidP="000548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Содерж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имое</w:t>
            </w: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32F2A" w:rsidRPr="00B95FC6" w:rsidTr="000548CF">
        <w:trPr>
          <w:trHeight w:val="275"/>
        </w:trPr>
        <w:tc>
          <w:tcPr>
            <w:tcW w:w="617" w:type="dxa"/>
            <w:vAlign w:val="center"/>
          </w:tcPr>
          <w:p w:rsidR="00E32F2A" w:rsidRPr="008D6B98" w:rsidRDefault="00E32F2A" w:rsidP="00054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8" w:type="dxa"/>
            <w:vAlign w:val="center"/>
          </w:tcPr>
          <w:p w:rsidR="00E32F2A" w:rsidRPr="008D6B98" w:rsidRDefault="00E32F2A" w:rsidP="00054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E32F2A" w:rsidRPr="008D6B98" w:rsidRDefault="00E32F2A" w:rsidP="00054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6B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E32F2A" w:rsidRPr="00B95FC6" w:rsidTr="000548CF">
        <w:trPr>
          <w:trHeight w:val="223"/>
        </w:trPr>
        <w:tc>
          <w:tcPr>
            <w:tcW w:w="617" w:type="dxa"/>
            <w:vAlign w:val="center"/>
          </w:tcPr>
          <w:p w:rsidR="00E32F2A" w:rsidRPr="000A5040" w:rsidRDefault="00E32F2A" w:rsidP="00054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8" w:type="dxa"/>
            <w:vAlign w:val="center"/>
          </w:tcPr>
          <w:p w:rsidR="00E32F2A" w:rsidRDefault="00E32F2A" w:rsidP="0005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F2A" w:rsidRPr="000A5040" w:rsidRDefault="00E32F2A" w:rsidP="0005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Описание закупаемых товаров, работ и услуг</w:t>
            </w:r>
          </w:p>
        </w:tc>
        <w:tc>
          <w:tcPr>
            <w:tcW w:w="4394" w:type="dxa"/>
          </w:tcPr>
          <w:p w:rsidR="00E32F2A" w:rsidRPr="000A5040" w:rsidRDefault="00C8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562">
              <w:rPr>
                <w:rFonts w:ascii="Times New Roman" w:hAnsi="Times New Roman" w:cs="Times New Roman"/>
                <w:sz w:val="24"/>
                <w:szCs w:val="24"/>
              </w:rPr>
              <w:t>Работы по ремонту автотранспортных средств/систем/узлов/агрегатов</w:t>
            </w:r>
          </w:p>
        </w:tc>
      </w:tr>
      <w:tr w:rsidR="00E32F2A" w:rsidRPr="00586B7F" w:rsidTr="000548CF">
        <w:trPr>
          <w:trHeight w:val="299"/>
        </w:trPr>
        <w:tc>
          <w:tcPr>
            <w:tcW w:w="617" w:type="dxa"/>
            <w:vAlign w:val="center"/>
          </w:tcPr>
          <w:p w:rsidR="00E32F2A" w:rsidRPr="000A5040" w:rsidRDefault="00E32F2A" w:rsidP="00054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8" w:type="dxa"/>
            <w:vAlign w:val="center"/>
          </w:tcPr>
          <w:p w:rsidR="00E32F2A" w:rsidRDefault="00E32F2A" w:rsidP="0005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F2A" w:rsidRPr="000A5040" w:rsidRDefault="00E32F2A" w:rsidP="00B25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 xml:space="preserve">Требуемые функциональные, </w:t>
            </w:r>
            <w:r w:rsidR="00B258ED" w:rsidRPr="000A5040">
              <w:rPr>
                <w:rFonts w:ascii="Times New Roman" w:hAnsi="Times New Roman" w:cs="Times New Roman"/>
                <w:sz w:val="24"/>
                <w:szCs w:val="24"/>
              </w:rPr>
              <w:t>техничес</w:t>
            </w:r>
            <w:r w:rsidR="00B258ED">
              <w:rPr>
                <w:rFonts w:ascii="Times New Roman" w:hAnsi="Times New Roman" w:cs="Times New Roman"/>
                <w:sz w:val="24"/>
                <w:szCs w:val="24"/>
              </w:rPr>
              <w:t>кие</w:t>
            </w: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, качественные,</w:t>
            </w:r>
            <w:r w:rsidR="00B25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эксплуатационные характеристики закупаемых товаров, работ и услуг</w:t>
            </w:r>
          </w:p>
        </w:tc>
        <w:tc>
          <w:tcPr>
            <w:tcW w:w="4394" w:type="dxa"/>
          </w:tcPr>
          <w:p w:rsidR="00C9634C" w:rsidRPr="00414652" w:rsidRDefault="00C9634C" w:rsidP="00C9634C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414652">
              <w:rPr>
                <w:rFonts w:ascii="Times New Roman" w:hAnsi="Times New Roman"/>
                <w:sz w:val="24"/>
                <w:szCs w:val="26"/>
              </w:rPr>
              <w:t xml:space="preserve">По текущему ремонту Поставщик должен в течении 10 календарных дней со дня заключения договора предоставить цену за единицу работ на основании настоящей технической спецификации, которые будут действовать в период действия договора. </w:t>
            </w:r>
          </w:p>
          <w:p w:rsidR="00C9634C" w:rsidRDefault="00C9634C">
            <w:pPr>
              <w:jc w:val="both"/>
              <w:rPr>
                <w:rFonts w:ascii="Times New Roman" w:hAnsi="Times New Roman"/>
                <w:bCs/>
                <w:sz w:val="24"/>
                <w:szCs w:val="26"/>
              </w:rPr>
            </w:pPr>
            <w:r w:rsidRPr="00414652">
              <w:rPr>
                <w:rFonts w:ascii="Times New Roman" w:hAnsi="Times New Roman"/>
                <w:bCs/>
                <w:sz w:val="24"/>
                <w:szCs w:val="26"/>
              </w:rPr>
              <w:t>При выходе автомобиля из строя поставщик должен транспортировать транспортное средство к месту ремонта за свой счет. Поставщик должен предоставить возможность присутствия представителя заказчика при осуществлении ремонтных работ, а та</w:t>
            </w:r>
            <w:r>
              <w:rPr>
                <w:rFonts w:ascii="Times New Roman" w:hAnsi="Times New Roman"/>
                <w:bCs/>
                <w:sz w:val="24"/>
                <w:szCs w:val="26"/>
              </w:rPr>
              <w:t>кже контроль за их выполнением.</w:t>
            </w:r>
          </w:p>
          <w:p w:rsidR="00C9634C" w:rsidRPr="00414652" w:rsidRDefault="00C9634C" w:rsidP="00C9634C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414652">
              <w:rPr>
                <w:rFonts w:ascii="Times New Roman" w:hAnsi="Times New Roman"/>
                <w:sz w:val="24"/>
                <w:szCs w:val="26"/>
              </w:rPr>
              <w:t xml:space="preserve">Поставщик после проведения диагностики автомобилей предоставляет Заказчику дефектовочный акт </w:t>
            </w:r>
            <w:r w:rsidR="008A5422">
              <w:rPr>
                <w:rFonts w:ascii="Times New Roman" w:hAnsi="Times New Roman"/>
                <w:sz w:val="24"/>
                <w:szCs w:val="26"/>
              </w:rPr>
              <w:t>на</w:t>
            </w:r>
            <w:r w:rsidR="008A5422" w:rsidRPr="00414652">
              <w:rPr>
                <w:rFonts w:ascii="Times New Roman" w:hAnsi="Times New Roman"/>
                <w:sz w:val="24"/>
                <w:szCs w:val="26"/>
              </w:rPr>
              <w:t xml:space="preserve"> электронн</w:t>
            </w:r>
            <w:r w:rsidR="008A5422">
              <w:rPr>
                <w:rFonts w:ascii="Times New Roman" w:hAnsi="Times New Roman"/>
                <w:sz w:val="24"/>
                <w:szCs w:val="26"/>
              </w:rPr>
              <w:t>ую</w:t>
            </w:r>
            <w:r w:rsidR="008A5422" w:rsidRPr="00414652">
              <w:rPr>
                <w:rFonts w:ascii="Times New Roman" w:hAnsi="Times New Roman"/>
                <w:sz w:val="24"/>
                <w:szCs w:val="26"/>
              </w:rPr>
              <w:t xml:space="preserve"> почт</w:t>
            </w:r>
            <w:r w:rsidR="008A5422">
              <w:rPr>
                <w:rFonts w:ascii="Times New Roman" w:hAnsi="Times New Roman"/>
                <w:sz w:val="24"/>
                <w:szCs w:val="26"/>
              </w:rPr>
              <w:t>у</w:t>
            </w:r>
            <w:r w:rsidRPr="00414652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hyperlink r:id="rId7" w:history="1">
              <w:r w:rsidRPr="00414652">
                <w:rPr>
                  <w:rStyle w:val="af1"/>
                  <w:rFonts w:ascii="Times New Roman" w:hAnsi="Times New Roman"/>
                  <w:sz w:val="24"/>
                  <w:szCs w:val="26"/>
                  <w:lang w:val="en-US"/>
                </w:rPr>
                <w:t>vjdo</w:t>
              </w:r>
              <w:r w:rsidRPr="00414652">
                <w:rPr>
                  <w:rStyle w:val="af1"/>
                  <w:rFonts w:ascii="Times New Roman" w:hAnsi="Times New Roman"/>
                  <w:sz w:val="24"/>
                  <w:szCs w:val="26"/>
                </w:rPr>
                <w:t>103@</w:t>
              </w:r>
              <w:r w:rsidRPr="00414652">
                <w:rPr>
                  <w:rStyle w:val="af1"/>
                  <w:rFonts w:ascii="Times New Roman" w:hAnsi="Times New Roman"/>
                  <w:sz w:val="24"/>
                  <w:szCs w:val="26"/>
                  <w:lang w:val="en-US"/>
                </w:rPr>
                <w:t>mail</w:t>
              </w:r>
              <w:r w:rsidRPr="00414652">
                <w:rPr>
                  <w:rStyle w:val="af1"/>
                  <w:rFonts w:ascii="Times New Roman" w:hAnsi="Times New Roman"/>
                  <w:sz w:val="24"/>
                  <w:szCs w:val="26"/>
                </w:rPr>
                <w:t>.</w:t>
              </w:r>
              <w:r w:rsidRPr="00414652">
                <w:rPr>
                  <w:rStyle w:val="af1"/>
                  <w:rFonts w:ascii="Times New Roman" w:hAnsi="Times New Roman"/>
                  <w:sz w:val="24"/>
                  <w:szCs w:val="26"/>
                  <w:lang w:val="en-US"/>
                </w:rPr>
                <w:t>ru</w:t>
              </w:r>
            </w:hyperlink>
            <w:r w:rsidRPr="00414652">
              <w:rPr>
                <w:rFonts w:ascii="Times New Roman" w:hAnsi="Times New Roman"/>
                <w:sz w:val="24"/>
                <w:szCs w:val="26"/>
              </w:rPr>
              <w:t xml:space="preserve"> не позднее 1 рабочего дня.</w:t>
            </w:r>
          </w:p>
          <w:p w:rsidR="00C9634C" w:rsidRPr="00414652" w:rsidRDefault="00C9634C" w:rsidP="00C9634C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414652">
              <w:rPr>
                <w:rFonts w:ascii="Times New Roman" w:hAnsi="Times New Roman"/>
                <w:sz w:val="24"/>
                <w:szCs w:val="26"/>
              </w:rPr>
              <w:t>Заявка оформляется ответственным сотрудником от Заказчика и направляется поставщику по электронной почте;</w:t>
            </w:r>
          </w:p>
          <w:p w:rsidR="00C9634C" w:rsidRPr="00414652" w:rsidRDefault="00C9634C" w:rsidP="00C9634C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414652">
              <w:rPr>
                <w:rFonts w:ascii="Times New Roman" w:hAnsi="Times New Roman"/>
                <w:sz w:val="24"/>
                <w:szCs w:val="26"/>
              </w:rPr>
              <w:t>Автомобили обслуживаются вне очереди, согласно принятой заявке Заказчика;</w:t>
            </w:r>
          </w:p>
          <w:p w:rsidR="00C9634C" w:rsidRPr="00414652" w:rsidRDefault="00C9634C" w:rsidP="00C9634C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414652">
              <w:rPr>
                <w:rFonts w:ascii="Times New Roman" w:hAnsi="Times New Roman"/>
                <w:sz w:val="24"/>
                <w:szCs w:val="26"/>
              </w:rPr>
              <w:t>Замененные запасные части и расходный материал должны быть предоставлены поставщиком по запросу ответственного сотрудника Заказчика на момент принятия работ.</w:t>
            </w:r>
          </w:p>
          <w:p w:rsidR="00E32F2A" w:rsidRDefault="00C9634C">
            <w:pPr>
              <w:jc w:val="both"/>
              <w:rPr>
                <w:rFonts w:ascii="Times New Roman" w:hAnsi="Times New Roman"/>
                <w:bCs/>
                <w:sz w:val="24"/>
                <w:szCs w:val="26"/>
              </w:rPr>
            </w:pPr>
            <w:r w:rsidRPr="00414652">
              <w:rPr>
                <w:rFonts w:ascii="Times New Roman" w:hAnsi="Times New Roman"/>
                <w:sz w:val="24"/>
                <w:szCs w:val="26"/>
              </w:rPr>
              <w:t xml:space="preserve">В актах выполненных работ должна быть указана фактическая дата выполнения работ поставщиком, регистрационный номер автомобиля и пробег на момент ТО и ремонта. </w:t>
            </w:r>
            <w:r w:rsidR="00913934" w:rsidRPr="00DA1C80">
              <w:rPr>
                <w:rFonts w:ascii="Times New Roman" w:hAnsi="Times New Roman"/>
                <w:bCs/>
                <w:sz w:val="24"/>
                <w:szCs w:val="26"/>
              </w:rPr>
              <w:t xml:space="preserve">Для обеспечения необходимых ремонтных работ Поставщик должен иметь </w:t>
            </w:r>
            <w:r w:rsidR="00913934" w:rsidRPr="00DA1C80">
              <w:rPr>
                <w:rFonts w:ascii="Times New Roman" w:hAnsi="Times New Roman"/>
                <w:bCs/>
                <w:sz w:val="24"/>
                <w:szCs w:val="26"/>
              </w:rPr>
              <w:lastRenderedPageBreak/>
              <w:t>ремонтный пост (подъемник), соответствующий габаритам автомобиля (3,0х7,0х2,5). Обеспечение пожарной безопасности (пожарная сигнализация, пожарный инвентарь). Территория должна быть полностью освещена и под круглосуточной охраной, а также наличие камер видеонаблюдения в боксах для наблюдения выполнения работ поставщиком, по запросу Заказчика предоставлять записи видеокамер в течение 2 рабочих дней.</w:t>
            </w:r>
          </w:p>
          <w:p w:rsidR="00913934" w:rsidRDefault="00913934" w:rsidP="00B31566">
            <w:pPr>
              <w:tabs>
                <w:tab w:val="left" w:pos="54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D1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оставщик обязан </w:t>
            </w:r>
            <w:r w:rsidR="0057167B" w:rsidRPr="006D1596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выполнить перечень</w:t>
            </w:r>
            <w:r w:rsidRPr="006D1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C0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</w:t>
            </w:r>
            <w:r w:rsidR="00571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приложенным к технической спецификации </w:t>
            </w:r>
            <w:r w:rsidRPr="004C012C">
              <w:rPr>
                <w:rFonts w:ascii="Times New Roman" w:hAnsi="Times New Roman" w:cs="Times New Roman"/>
                <w:b/>
                <w:sz w:val="24"/>
                <w:szCs w:val="24"/>
              </w:rPr>
              <w:t>дефектн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ым актам.</w:t>
            </w:r>
            <w:r w:rsidR="00EA4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Запчасти, требующие замены, предоставляются со стороны Поставщика.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042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Указанны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</w:t>
            </w:r>
            <w:r w:rsidRPr="0032042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 дефектных актах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являю</w:t>
            </w:r>
            <w:r w:rsidRPr="009E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тся не исчерпывающим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E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</w:t>
            </w:r>
            <w:r w:rsidRPr="009E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дополняться и/или изменяться в переделах суммы договора с учетом приоритетности (необходимости) ремонтных работ для обеспечения работоспособности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автотранспорта</w:t>
            </w:r>
            <w:r w:rsidRPr="009E5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срока действия договора</w:t>
            </w:r>
            <w:r w:rsidRPr="00B53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16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7167B" w:rsidRPr="00B5383E" w:rsidRDefault="0057167B" w:rsidP="00B31566">
            <w:pPr>
              <w:tabs>
                <w:tab w:val="left" w:pos="54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выполнения работ: </w:t>
            </w:r>
          </w:p>
          <w:p w:rsidR="00913934" w:rsidRDefault="00B31566" w:rsidP="00B31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5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B7F"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</w:p>
          <w:p w:rsidR="00634D3B" w:rsidRPr="00634D3B" w:rsidRDefault="00634D3B" w:rsidP="00B315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34D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Список автотранспортных средств:</w:t>
            </w:r>
          </w:p>
          <w:p w:rsidR="00B31566" w:rsidRDefault="00B31566" w:rsidP="00B31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ВАЗ-21214 – </w:t>
            </w:r>
            <w:r w:rsidR="00586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ед.,</w:t>
            </w:r>
          </w:p>
          <w:p w:rsidR="00B31566" w:rsidRDefault="00B31566" w:rsidP="00B31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УАЗ-220695 – </w:t>
            </w:r>
            <w:r w:rsidR="00586B7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ед.,</w:t>
            </w:r>
          </w:p>
          <w:p w:rsidR="002E1A79" w:rsidRDefault="002E1A79" w:rsidP="00586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r w:rsidRPr="00586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Octavia</w:t>
            </w:r>
            <w:r w:rsidRPr="00586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86B7F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r w:rsidR="00586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6B7F" w:rsidRPr="00586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586B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B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6B7F" w:rsidRDefault="00586B7F" w:rsidP="00586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ГАЗ-3302 – 1 ед.,</w:t>
            </w:r>
          </w:p>
          <w:p w:rsidR="00586B7F" w:rsidRPr="00CC24D4" w:rsidRDefault="00586B7F" w:rsidP="00586B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  <w:rPrChange w:id="20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</w:pPr>
            <w:r w:rsidRPr="00CC24D4">
              <w:rPr>
                <w:rFonts w:ascii="Times New Roman" w:hAnsi="Times New Roman" w:cs="Times New Roman"/>
                <w:sz w:val="24"/>
                <w:szCs w:val="24"/>
                <w:lang w:val="en-US"/>
                <w:rPrChange w:id="21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 xml:space="preserve">Hyundai Sonata –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CC24D4">
              <w:rPr>
                <w:rFonts w:ascii="Times New Roman" w:hAnsi="Times New Roman" w:cs="Times New Roman"/>
                <w:sz w:val="24"/>
                <w:szCs w:val="24"/>
                <w:lang w:val="en-US"/>
                <w:rPrChange w:id="22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.,</w:t>
            </w:r>
          </w:p>
          <w:p w:rsidR="00586B7F" w:rsidRPr="00CC24D4" w:rsidRDefault="00586B7F" w:rsidP="00586B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  <w:rPrChange w:id="23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</w:pPr>
            <w:r w:rsidRPr="00CC24D4">
              <w:rPr>
                <w:rFonts w:ascii="Times New Roman" w:hAnsi="Times New Roman" w:cs="Times New Roman"/>
                <w:sz w:val="24"/>
                <w:szCs w:val="24"/>
                <w:lang w:val="en-US"/>
                <w:rPrChange w:id="24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 xml:space="preserve">Hyundai Elantra –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CC24D4">
              <w:rPr>
                <w:rFonts w:ascii="Times New Roman" w:hAnsi="Times New Roman" w:cs="Times New Roman"/>
                <w:sz w:val="24"/>
                <w:szCs w:val="24"/>
                <w:lang w:val="en-US"/>
                <w:rPrChange w:id="25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.,</w:t>
            </w:r>
          </w:p>
          <w:p w:rsidR="00586B7F" w:rsidRPr="00CC24D4" w:rsidRDefault="00586B7F" w:rsidP="00586B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  <w:rPrChange w:id="26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</w:pPr>
            <w:r w:rsidRPr="00CC24D4">
              <w:rPr>
                <w:rFonts w:ascii="Times New Roman" w:hAnsi="Times New Roman" w:cs="Times New Roman"/>
                <w:sz w:val="24"/>
                <w:szCs w:val="24"/>
                <w:lang w:val="en-US"/>
                <w:rPrChange w:id="27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 xml:space="preserve">KIA Mohave –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CC24D4">
              <w:rPr>
                <w:rFonts w:ascii="Times New Roman" w:hAnsi="Times New Roman" w:cs="Times New Roman"/>
                <w:sz w:val="24"/>
                <w:szCs w:val="24"/>
                <w:lang w:val="en-US"/>
                <w:rPrChange w:id="28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.,</w:t>
            </w:r>
          </w:p>
          <w:p w:rsidR="00586B7F" w:rsidRPr="00CC24D4" w:rsidRDefault="00586B7F" w:rsidP="00586B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  <w:rPrChange w:id="29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Минипогрузчик</w:t>
            </w:r>
            <w:r w:rsidRPr="00CC24D4">
              <w:rPr>
                <w:rFonts w:ascii="Times New Roman" w:hAnsi="Times New Roman" w:cs="Times New Roman"/>
                <w:sz w:val="24"/>
                <w:szCs w:val="24"/>
                <w:lang w:val="en-US"/>
                <w:rPrChange w:id="30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 xml:space="preserve"> ANT-750 –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CC24D4">
              <w:rPr>
                <w:rFonts w:ascii="Times New Roman" w:hAnsi="Times New Roman" w:cs="Times New Roman"/>
                <w:sz w:val="24"/>
                <w:szCs w:val="24"/>
                <w:lang w:val="en-US"/>
                <w:rPrChange w:id="31" w:author="2" w:date="2022-04-12T09:45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.,</w:t>
            </w:r>
          </w:p>
          <w:p w:rsidR="00586B7F" w:rsidRPr="00586B7F" w:rsidRDefault="00586B7F" w:rsidP="00586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B7F">
              <w:rPr>
                <w:rFonts w:ascii="Times New Roman" w:hAnsi="Times New Roman" w:cs="Times New Roman"/>
                <w:sz w:val="24"/>
                <w:szCs w:val="24"/>
              </w:rPr>
              <w:t>Hyundai Count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86B7F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(автобус) – 1 ед.</w:t>
            </w:r>
            <w:r w:rsidRPr="00586B7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E32F2A" w:rsidRPr="00B95FC6" w:rsidTr="000548CF">
        <w:trPr>
          <w:trHeight w:val="299"/>
        </w:trPr>
        <w:tc>
          <w:tcPr>
            <w:tcW w:w="617" w:type="dxa"/>
            <w:vAlign w:val="center"/>
          </w:tcPr>
          <w:p w:rsidR="00E32F2A" w:rsidRPr="000A5040" w:rsidRDefault="00E32F2A" w:rsidP="00054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28" w:type="dxa"/>
            <w:vAlign w:val="center"/>
          </w:tcPr>
          <w:p w:rsidR="00F113FF" w:rsidRDefault="00F113FF" w:rsidP="0005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3FF" w:rsidRPr="000A5040" w:rsidRDefault="00E32F2A" w:rsidP="00F11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ациональные стандарты Республики Казахстан, а в случае их отсутствия межгосударственные стандарты на закупаемые товары, работы, услуги.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Допускается указание на иные технические стандарты в случае отсутствия национальны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Казахстан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 xml:space="preserve"> межгосударственны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4394" w:type="dxa"/>
          </w:tcPr>
          <w:p w:rsidR="00C85562" w:rsidRDefault="00C85562" w:rsidP="00DA1C80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415E3A" w:rsidRPr="000A5040" w:rsidRDefault="00415E3A" w:rsidP="00913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F2A" w:rsidRPr="00B95FC6" w:rsidTr="000548CF">
        <w:trPr>
          <w:trHeight w:val="299"/>
        </w:trPr>
        <w:tc>
          <w:tcPr>
            <w:tcW w:w="617" w:type="dxa"/>
            <w:vAlign w:val="center"/>
          </w:tcPr>
          <w:p w:rsidR="00E32F2A" w:rsidRPr="000A5040" w:rsidRDefault="00E32F2A" w:rsidP="00054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28" w:type="dxa"/>
            <w:vAlign w:val="center"/>
          </w:tcPr>
          <w:p w:rsidR="00F113FF" w:rsidRDefault="00F113FF" w:rsidP="0005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F2A" w:rsidRDefault="00E32F2A" w:rsidP="0005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>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 xml:space="preserve"> к поставщикам о предоставлении в рамках исполнения </w:t>
            </w:r>
            <w:r w:rsidRPr="008D6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о закупках документов, подтверждающих соответствие поставляемых товаров требованиям, установленным техническими регламентами, положениями стандартов или иными документами в соответствии с законодательством Республики Казахстан.</w:t>
            </w:r>
          </w:p>
        </w:tc>
        <w:tc>
          <w:tcPr>
            <w:tcW w:w="4394" w:type="dxa"/>
          </w:tcPr>
          <w:p w:rsidR="00B258ED" w:rsidRPr="00415E3A" w:rsidRDefault="00913934" w:rsidP="00DA1C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Министра по инвестициям и развитию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</w:t>
            </w:r>
            <w:r w:rsidRPr="005F2BB4">
              <w:rPr>
                <w:rFonts w:ascii="Times New Roman" w:hAnsi="Times New Roman" w:cs="Times New Roman"/>
                <w:sz w:val="24"/>
                <w:szCs w:val="24"/>
              </w:rPr>
              <w:t>ики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2BB4">
              <w:rPr>
                <w:rFonts w:ascii="Times New Roman" w:hAnsi="Times New Roman" w:cs="Times New Roman"/>
                <w:sz w:val="24"/>
                <w:szCs w:val="24"/>
              </w:rPr>
              <w:t xml:space="preserve">захстан от 30.04.15 №547 «Об утверждении Правил </w:t>
            </w:r>
            <w:r w:rsidRPr="005F2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технической эксплуатации автотранспортных средств»</w:t>
            </w:r>
          </w:p>
        </w:tc>
      </w:tr>
      <w:tr w:rsidR="00F113FF" w:rsidRPr="00B95FC6" w:rsidTr="000548CF">
        <w:trPr>
          <w:trHeight w:val="299"/>
        </w:trPr>
        <w:tc>
          <w:tcPr>
            <w:tcW w:w="617" w:type="dxa"/>
            <w:vAlign w:val="center"/>
          </w:tcPr>
          <w:p w:rsidR="00F113FF" w:rsidRDefault="00F113FF" w:rsidP="00054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28" w:type="dxa"/>
            <w:vAlign w:val="center"/>
          </w:tcPr>
          <w:p w:rsidR="00F113FF" w:rsidRDefault="00F113FF" w:rsidP="00F1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F113FF" w:rsidRPr="00415E3A" w:rsidRDefault="00F113FF" w:rsidP="00F113F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5E3A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32F2A" w:rsidRPr="00B95FC6" w:rsidTr="000548CF">
        <w:trPr>
          <w:trHeight w:val="262"/>
        </w:trPr>
        <w:tc>
          <w:tcPr>
            <w:tcW w:w="617" w:type="dxa"/>
            <w:vAlign w:val="center"/>
          </w:tcPr>
          <w:p w:rsidR="00E32F2A" w:rsidRPr="000A5040" w:rsidRDefault="00E32F2A" w:rsidP="00054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28" w:type="dxa"/>
            <w:vAlign w:val="center"/>
          </w:tcPr>
          <w:p w:rsidR="00E32F2A" w:rsidRPr="000A5040" w:rsidRDefault="00E32F2A" w:rsidP="0005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Указание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иную</w:t>
            </w: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нормативно-техническую документацию </w:t>
            </w:r>
            <w:r w:rsidRPr="005D710E">
              <w:rPr>
                <w:rFonts w:ascii="Times New Roman" w:hAnsi="Times New Roman" w:cs="Times New Roman"/>
                <w:i/>
                <w:szCs w:val="24"/>
              </w:rPr>
              <w:t>(при необходимости)</w:t>
            </w:r>
          </w:p>
        </w:tc>
        <w:tc>
          <w:tcPr>
            <w:tcW w:w="4394" w:type="dxa"/>
          </w:tcPr>
          <w:p w:rsidR="00E32F2A" w:rsidRPr="00415E3A" w:rsidRDefault="00E32F2A" w:rsidP="0005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F2A" w:rsidRPr="00B95FC6" w:rsidTr="000548CF">
        <w:trPr>
          <w:trHeight w:val="157"/>
        </w:trPr>
        <w:tc>
          <w:tcPr>
            <w:tcW w:w="617" w:type="dxa"/>
            <w:vAlign w:val="center"/>
          </w:tcPr>
          <w:p w:rsidR="00E32F2A" w:rsidRDefault="00E32F2A" w:rsidP="00054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28" w:type="dxa"/>
            <w:vAlign w:val="center"/>
          </w:tcPr>
          <w:p w:rsidR="00E32F2A" w:rsidRPr="0012685B" w:rsidRDefault="00E32F2A" w:rsidP="0005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на документы Заказчика (при необходимости) </w:t>
            </w:r>
          </w:p>
        </w:tc>
        <w:tc>
          <w:tcPr>
            <w:tcW w:w="4394" w:type="dxa"/>
          </w:tcPr>
          <w:p w:rsidR="00E32F2A" w:rsidRDefault="00E32F2A" w:rsidP="0005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F2A" w:rsidRDefault="00E32F2A" w:rsidP="0005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934" w:rsidRPr="00B95FC6" w:rsidTr="000548CF">
        <w:trPr>
          <w:trHeight w:val="157"/>
        </w:trPr>
        <w:tc>
          <w:tcPr>
            <w:tcW w:w="617" w:type="dxa"/>
            <w:vAlign w:val="center"/>
          </w:tcPr>
          <w:p w:rsidR="00913934" w:rsidRPr="000A5040" w:rsidRDefault="00913934" w:rsidP="00913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28" w:type="dxa"/>
            <w:vAlign w:val="center"/>
          </w:tcPr>
          <w:p w:rsidR="00913934" w:rsidRPr="000A5040" w:rsidRDefault="00913934" w:rsidP="00913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Гарантийные сроки </w:t>
            </w:r>
            <w:r w:rsidRPr="005D710E">
              <w:rPr>
                <w:rFonts w:ascii="Times New Roman" w:hAnsi="Times New Roman" w:cs="Times New Roman"/>
                <w:i/>
                <w:szCs w:val="24"/>
              </w:rPr>
              <w:t>(при необходимости)</w:t>
            </w:r>
          </w:p>
        </w:tc>
        <w:tc>
          <w:tcPr>
            <w:tcW w:w="4394" w:type="dxa"/>
          </w:tcPr>
          <w:p w:rsidR="00913934" w:rsidRPr="000A5040" w:rsidRDefault="00913934" w:rsidP="00913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Гарантийный срок 12 месяцев.</w:t>
            </w:r>
          </w:p>
        </w:tc>
      </w:tr>
      <w:tr w:rsidR="00913934" w:rsidRPr="00B95FC6" w:rsidTr="000548CF">
        <w:trPr>
          <w:trHeight w:val="157"/>
        </w:trPr>
        <w:tc>
          <w:tcPr>
            <w:tcW w:w="617" w:type="dxa"/>
            <w:vAlign w:val="center"/>
          </w:tcPr>
          <w:p w:rsidR="00913934" w:rsidRDefault="00913934" w:rsidP="00913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28" w:type="dxa"/>
            <w:vAlign w:val="center"/>
          </w:tcPr>
          <w:p w:rsidR="00913934" w:rsidRDefault="00913934" w:rsidP="00913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FFF">
              <w:rPr>
                <w:rFonts w:ascii="Times New Roman" w:hAnsi="Times New Roman" w:cs="Times New Roman"/>
                <w:sz w:val="24"/>
                <w:szCs w:val="24"/>
              </w:rPr>
              <w:t>Требование о предоставлении потенциальными поставщиками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сведений</w:t>
            </w:r>
          </w:p>
          <w:p w:rsidR="00913934" w:rsidRPr="000A5040" w:rsidRDefault="00913934" w:rsidP="00913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FFF">
              <w:rPr>
                <w:rFonts w:ascii="Times New Roman" w:hAnsi="Times New Roman" w:cs="Times New Roman"/>
                <w:sz w:val="24"/>
                <w:szCs w:val="24"/>
              </w:rPr>
              <w:t xml:space="preserve"> о марке/модели, наименовании производителя и стране происхождения товара</w:t>
            </w:r>
          </w:p>
        </w:tc>
        <w:tc>
          <w:tcPr>
            <w:tcW w:w="4394" w:type="dxa"/>
          </w:tcPr>
          <w:p w:rsidR="00913934" w:rsidRPr="003E7E3C" w:rsidRDefault="00913934" w:rsidP="0091393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32F2A" w:rsidRDefault="00E32F2A" w:rsidP="00E32F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8ED" w:rsidRDefault="00B258ED" w:rsidP="00E32F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CDE" w:rsidDel="00CC24D4" w:rsidRDefault="00533F29" w:rsidP="00CC24D4">
      <w:pPr>
        <w:pStyle w:val="a4"/>
        <w:spacing w:after="0" w:line="240" w:lineRule="auto"/>
        <w:ind w:left="0"/>
        <w:jc w:val="both"/>
        <w:rPr>
          <w:del w:id="32" w:author="2" w:date="2022-04-12T09:45:00Z"/>
          <w:rFonts w:ascii="Times New Roman" w:hAnsi="Times New Roman" w:cs="Times New Roman"/>
          <w:b/>
          <w:sz w:val="28"/>
          <w:szCs w:val="28"/>
        </w:rPr>
        <w:pPrChange w:id="33" w:author="2" w:date="2022-04-12T09:45:00Z">
          <w:pPr>
            <w:pStyle w:val="a4"/>
            <w:spacing w:after="0" w:line="240" w:lineRule="auto"/>
            <w:ind w:left="0"/>
            <w:jc w:val="both"/>
          </w:pPr>
        </w:pPrChange>
      </w:pPr>
      <w:del w:id="34" w:author="2" w:date="2022-04-12T09:45:00Z">
        <w:r w:rsidDel="00CC24D4">
          <w:rPr>
            <w:rFonts w:ascii="Times New Roman" w:hAnsi="Times New Roman" w:cs="Times New Roman"/>
            <w:b/>
            <w:sz w:val="28"/>
            <w:szCs w:val="28"/>
          </w:rPr>
          <w:delText>Главный менеджер</w:delText>
        </w:r>
      </w:del>
    </w:p>
    <w:p w:rsidR="00533F29" w:rsidRPr="00996AD3" w:rsidDel="00CC24D4" w:rsidRDefault="00533F29" w:rsidP="00CC24D4">
      <w:pPr>
        <w:pStyle w:val="a4"/>
        <w:spacing w:after="0" w:line="240" w:lineRule="auto"/>
        <w:ind w:left="0"/>
        <w:jc w:val="both"/>
        <w:rPr>
          <w:del w:id="35" w:author="2" w:date="2022-04-12T09:45:00Z"/>
          <w:rFonts w:ascii="Times New Roman" w:hAnsi="Times New Roman" w:cs="Times New Roman"/>
          <w:b/>
          <w:sz w:val="28"/>
          <w:szCs w:val="28"/>
        </w:rPr>
        <w:pPrChange w:id="36" w:author="2" w:date="2022-04-12T09:45:00Z">
          <w:pPr>
            <w:pStyle w:val="a4"/>
            <w:spacing w:after="0" w:line="240" w:lineRule="auto"/>
            <w:ind w:left="0"/>
            <w:jc w:val="both"/>
          </w:pPr>
        </w:pPrChange>
      </w:pPr>
      <w:del w:id="37" w:author="2" w:date="2022-04-12T09:45:00Z">
        <w:r w:rsidDel="00CC24D4">
          <w:rPr>
            <w:rFonts w:ascii="Times New Roman" w:hAnsi="Times New Roman" w:cs="Times New Roman"/>
            <w:b/>
            <w:sz w:val="28"/>
            <w:szCs w:val="28"/>
          </w:rPr>
          <w:delText>сектора по ПТД</w:delText>
        </w:r>
        <w:r w:rsidDel="00CC24D4">
          <w:rPr>
            <w:rFonts w:ascii="Times New Roman" w:hAnsi="Times New Roman" w:cs="Times New Roman"/>
            <w:b/>
            <w:sz w:val="28"/>
            <w:szCs w:val="28"/>
          </w:rPr>
          <w:tab/>
        </w:r>
        <w:r w:rsidDel="00CC24D4">
          <w:rPr>
            <w:rFonts w:ascii="Times New Roman" w:hAnsi="Times New Roman" w:cs="Times New Roman"/>
            <w:b/>
            <w:sz w:val="28"/>
            <w:szCs w:val="28"/>
          </w:rPr>
          <w:tab/>
        </w:r>
        <w:r w:rsidDel="00CC24D4">
          <w:rPr>
            <w:rFonts w:ascii="Times New Roman" w:hAnsi="Times New Roman" w:cs="Times New Roman"/>
            <w:b/>
            <w:sz w:val="28"/>
            <w:szCs w:val="28"/>
          </w:rPr>
          <w:tab/>
        </w:r>
        <w:r w:rsidDel="00CC24D4">
          <w:rPr>
            <w:rFonts w:ascii="Times New Roman" w:hAnsi="Times New Roman" w:cs="Times New Roman"/>
            <w:b/>
            <w:sz w:val="28"/>
            <w:szCs w:val="28"/>
          </w:rPr>
          <w:tab/>
        </w:r>
        <w:r w:rsidDel="00CC24D4">
          <w:rPr>
            <w:rFonts w:ascii="Times New Roman" w:hAnsi="Times New Roman" w:cs="Times New Roman"/>
            <w:b/>
            <w:sz w:val="28"/>
            <w:szCs w:val="28"/>
          </w:rPr>
          <w:tab/>
        </w:r>
        <w:r w:rsidDel="00CC24D4">
          <w:rPr>
            <w:rFonts w:ascii="Times New Roman" w:hAnsi="Times New Roman" w:cs="Times New Roman"/>
            <w:b/>
            <w:sz w:val="28"/>
            <w:szCs w:val="28"/>
          </w:rPr>
          <w:tab/>
        </w:r>
        <w:r w:rsidDel="00CC24D4">
          <w:rPr>
            <w:rFonts w:ascii="Times New Roman" w:hAnsi="Times New Roman" w:cs="Times New Roman"/>
            <w:b/>
            <w:sz w:val="28"/>
            <w:szCs w:val="28"/>
          </w:rPr>
          <w:tab/>
        </w:r>
        <w:r w:rsidDel="00CC24D4">
          <w:rPr>
            <w:rFonts w:ascii="Times New Roman" w:hAnsi="Times New Roman" w:cs="Times New Roman"/>
            <w:b/>
            <w:sz w:val="28"/>
            <w:szCs w:val="28"/>
          </w:rPr>
          <w:tab/>
          <w:delText xml:space="preserve">              Н. Казбеков</w:delText>
        </w:r>
      </w:del>
    </w:p>
    <w:p w:rsidR="00E32F2A" w:rsidDel="00CC24D4" w:rsidRDefault="00E32F2A" w:rsidP="00CC24D4">
      <w:pPr>
        <w:pStyle w:val="a4"/>
        <w:spacing w:after="0" w:line="240" w:lineRule="auto"/>
        <w:ind w:left="0"/>
        <w:jc w:val="both"/>
        <w:rPr>
          <w:del w:id="38" w:author="2" w:date="2022-04-12T09:45:00Z"/>
          <w:rFonts w:ascii="Times New Roman" w:hAnsi="Times New Roman" w:cs="Times New Roman"/>
          <w:b/>
          <w:sz w:val="28"/>
          <w:szCs w:val="28"/>
        </w:rPr>
        <w:pPrChange w:id="39" w:author="2" w:date="2022-04-12T09:45:00Z">
          <w:pPr>
            <w:pStyle w:val="a4"/>
            <w:spacing w:after="0" w:line="240" w:lineRule="auto"/>
            <w:ind w:left="0"/>
            <w:jc w:val="both"/>
          </w:pPr>
        </w:pPrChange>
      </w:pPr>
    </w:p>
    <w:p w:rsidR="00E32F2A" w:rsidRPr="00CC2467" w:rsidDel="00CC24D4" w:rsidRDefault="00E32F2A" w:rsidP="00CC24D4">
      <w:pPr>
        <w:pStyle w:val="a4"/>
        <w:spacing w:after="0" w:line="240" w:lineRule="auto"/>
        <w:ind w:left="0"/>
        <w:jc w:val="both"/>
        <w:rPr>
          <w:del w:id="40" w:author="2" w:date="2022-04-12T09:45:00Z"/>
          <w:rFonts w:ascii="Times New Roman" w:hAnsi="Times New Roman" w:cs="Times New Roman"/>
          <w:sz w:val="24"/>
          <w:szCs w:val="28"/>
        </w:rPr>
        <w:pPrChange w:id="41" w:author="2" w:date="2022-04-12T09:45:00Z">
          <w:pPr>
            <w:pStyle w:val="a4"/>
            <w:spacing w:after="0" w:line="240" w:lineRule="auto"/>
            <w:ind w:left="0" w:firstLine="708"/>
            <w:jc w:val="both"/>
          </w:pPr>
        </w:pPrChange>
      </w:pPr>
      <w:del w:id="42" w:author="2" w:date="2022-04-12T09:45:00Z">
        <w:r w:rsidRPr="00CC2467" w:rsidDel="00CC24D4">
          <w:rPr>
            <w:rFonts w:ascii="Times New Roman" w:hAnsi="Times New Roman" w:cs="Times New Roman"/>
            <w:sz w:val="24"/>
            <w:szCs w:val="28"/>
          </w:rPr>
          <w:delText>Примечания:</w:delText>
        </w:r>
      </w:del>
    </w:p>
    <w:p w:rsidR="00E32F2A" w:rsidRPr="00CC2467" w:rsidDel="00CC24D4" w:rsidRDefault="00E32F2A" w:rsidP="00CC24D4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del w:id="43" w:author="2" w:date="2022-04-12T09:45:00Z"/>
          <w:rFonts w:ascii="Times New Roman" w:hAnsi="Times New Roman" w:cs="Times New Roman"/>
          <w:sz w:val="24"/>
          <w:szCs w:val="28"/>
        </w:rPr>
        <w:pPrChange w:id="44" w:author="2" w:date="2022-04-12T09:45:00Z">
          <w:pPr>
            <w:pStyle w:val="a4"/>
            <w:numPr>
              <w:numId w:val="1"/>
            </w:numPr>
            <w:tabs>
              <w:tab w:val="left" w:pos="1134"/>
            </w:tabs>
            <w:spacing w:after="0" w:line="240" w:lineRule="auto"/>
            <w:ind w:left="0" w:firstLine="708"/>
            <w:jc w:val="both"/>
          </w:pPr>
        </w:pPrChange>
      </w:pPr>
      <w:del w:id="45" w:author="2" w:date="2022-04-12T09:45:00Z">
        <w:r w:rsidRPr="00CC2467" w:rsidDel="00CC24D4">
          <w:rPr>
            <w:rFonts w:ascii="Times New Roman" w:hAnsi="Times New Roman" w:cs="Times New Roman"/>
            <w:sz w:val="24"/>
            <w:szCs w:val="28"/>
          </w:rPr>
          <w:delText>Требования, указанные в пунктах 1 – 3, обязательны для заполнения.</w:delText>
        </w:r>
      </w:del>
    </w:p>
    <w:p w:rsidR="00E32F2A" w:rsidRPr="00CC2467" w:rsidDel="00CC24D4" w:rsidRDefault="00E32F2A" w:rsidP="00CC24D4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del w:id="46" w:author="2" w:date="2022-04-12T09:45:00Z"/>
          <w:rFonts w:ascii="Times New Roman" w:hAnsi="Times New Roman" w:cs="Times New Roman"/>
          <w:sz w:val="24"/>
          <w:szCs w:val="28"/>
        </w:rPr>
        <w:pPrChange w:id="47" w:author="2" w:date="2022-04-12T09:45:00Z">
          <w:pPr>
            <w:pStyle w:val="a4"/>
            <w:numPr>
              <w:numId w:val="1"/>
            </w:numPr>
            <w:tabs>
              <w:tab w:val="left" w:pos="1134"/>
            </w:tabs>
            <w:spacing w:after="0" w:line="240" w:lineRule="auto"/>
            <w:ind w:left="0" w:firstLine="708"/>
            <w:jc w:val="both"/>
          </w:pPr>
        </w:pPrChange>
      </w:pPr>
      <w:del w:id="48" w:author="2" w:date="2022-04-12T09:45:00Z">
        <w:r w:rsidRPr="00CC2467" w:rsidDel="00CC24D4">
          <w:rPr>
            <w:rFonts w:ascii="Times New Roman" w:hAnsi="Times New Roman" w:cs="Times New Roman"/>
            <w:sz w:val="24"/>
            <w:szCs w:val="28"/>
          </w:rPr>
          <w:delText>Требование, указанное в пункте 4, обязательн</w:delText>
        </w:r>
        <w:r w:rsidDel="00CC24D4">
          <w:rPr>
            <w:rFonts w:ascii="Times New Roman" w:hAnsi="Times New Roman" w:cs="Times New Roman"/>
            <w:sz w:val="24"/>
            <w:szCs w:val="28"/>
          </w:rPr>
          <w:delText>ы</w:delText>
        </w:r>
        <w:r w:rsidRPr="00CC2467" w:rsidDel="00CC24D4">
          <w:rPr>
            <w:rFonts w:ascii="Times New Roman" w:hAnsi="Times New Roman" w:cs="Times New Roman"/>
            <w:sz w:val="24"/>
            <w:szCs w:val="28"/>
          </w:rPr>
          <w:delText xml:space="preserve"> для заполнения при закупках товаров.  </w:delText>
        </w:r>
      </w:del>
    </w:p>
    <w:p w:rsidR="00E32F2A" w:rsidRPr="00CC2467" w:rsidDel="00CC24D4" w:rsidRDefault="00E32F2A" w:rsidP="00CC24D4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del w:id="49" w:author="2" w:date="2022-04-12T09:45:00Z"/>
          <w:rFonts w:ascii="Times New Roman" w:hAnsi="Times New Roman" w:cs="Times New Roman"/>
          <w:sz w:val="24"/>
          <w:szCs w:val="28"/>
        </w:rPr>
        <w:pPrChange w:id="50" w:author="2" w:date="2022-04-12T09:45:00Z">
          <w:pPr>
            <w:pStyle w:val="a4"/>
            <w:numPr>
              <w:numId w:val="1"/>
            </w:numPr>
            <w:tabs>
              <w:tab w:val="left" w:pos="1134"/>
            </w:tabs>
            <w:spacing w:after="0" w:line="240" w:lineRule="auto"/>
            <w:ind w:left="0" w:firstLine="708"/>
            <w:jc w:val="both"/>
          </w:pPr>
        </w:pPrChange>
      </w:pPr>
      <w:del w:id="51" w:author="2" w:date="2022-04-12T09:45:00Z">
        <w:r w:rsidRPr="00CC2467" w:rsidDel="00CC24D4">
          <w:rPr>
            <w:rFonts w:ascii="Times New Roman" w:hAnsi="Times New Roman" w:cs="Times New Roman"/>
            <w:sz w:val="24"/>
            <w:szCs w:val="28"/>
          </w:rPr>
          <w:delText xml:space="preserve">При осуществлении закупок работ, по которым имеется проектно-сметная документация, в составе технической спецификации должна быть включена утвержденная в установленном порядке проектно-сметная документация либо ее необходимый раздел.  </w:delText>
        </w:r>
      </w:del>
    </w:p>
    <w:p w:rsidR="00E32F2A" w:rsidRPr="00CC2467" w:rsidDel="00CC24D4" w:rsidRDefault="00E32F2A" w:rsidP="00CC24D4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del w:id="52" w:author="2" w:date="2022-04-12T09:45:00Z"/>
          <w:rFonts w:ascii="Times New Roman" w:hAnsi="Times New Roman" w:cs="Times New Roman"/>
          <w:sz w:val="24"/>
          <w:szCs w:val="28"/>
        </w:rPr>
        <w:pPrChange w:id="53" w:author="2" w:date="2022-04-12T09:45:00Z">
          <w:pPr>
            <w:pStyle w:val="a4"/>
            <w:numPr>
              <w:numId w:val="1"/>
            </w:numPr>
            <w:tabs>
              <w:tab w:val="left" w:pos="1134"/>
            </w:tabs>
            <w:spacing w:after="0" w:line="240" w:lineRule="auto"/>
            <w:ind w:left="0" w:firstLine="708"/>
            <w:jc w:val="both"/>
          </w:pPr>
        </w:pPrChange>
      </w:pPr>
      <w:del w:id="54" w:author="2" w:date="2022-04-12T09:45:00Z">
        <w:r w:rsidRPr="00CC2467" w:rsidDel="00CC24D4">
          <w:rPr>
            <w:rFonts w:ascii="Times New Roman" w:hAnsi="Times New Roman" w:cs="Times New Roman"/>
            <w:sz w:val="24"/>
            <w:szCs w:val="28"/>
          </w:rPr>
          <w:delText>В случае, если в технической спецификации указывается ссылка на технические условия, стандарты и другие нормативно-технические документы, а также на документы Заказчика, не зарегистрированные на территории Республики Казахстан, то необходимо включить эти документы в тендерную документацию или предоставить их для ознакомления в течение 3 (трех) календарных дней по запросу потенциальных поставщиков.</w:delText>
        </w:r>
      </w:del>
    </w:p>
    <w:p w:rsidR="00E32F2A" w:rsidRPr="00CC2467" w:rsidDel="00CC24D4" w:rsidRDefault="00E32F2A" w:rsidP="00CC24D4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del w:id="55" w:author="2" w:date="2022-04-12T09:45:00Z"/>
          <w:rFonts w:ascii="Times New Roman" w:hAnsi="Times New Roman" w:cs="Times New Roman"/>
          <w:sz w:val="24"/>
          <w:szCs w:val="28"/>
        </w:rPr>
        <w:pPrChange w:id="56" w:author="2" w:date="2022-04-12T09:45:00Z">
          <w:pPr>
            <w:pStyle w:val="a4"/>
            <w:numPr>
              <w:numId w:val="1"/>
            </w:numPr>
            <w:tabs>
              <w:tab w:val="left" w:pos="1134"/>
            </w:tabs>
            <w:spacing w:after="0" w:line="240" w:lineRule="auto"/>
            <w:ind w:left="0" w:firstLine="708"/>
            <w:jc w:val="both"/>
          </w:pPr>
        </w:pPrChange>
      </w:pPr>
      <w:del w:id="57" w:author="2" w:date="2022-04-12T09:45:00Z">
        <w:r w:rsidRPr="00CC2467" w:rsidDel="00CC24D4">
          <w:rPr>
            <w:rFonts w:ascii="Times New Roman" w:hAnsi="Times New Roman" w:cs="Times New Roman"/>
            <w:sz w:val="24"/>
            <w:szCs w:val="28"/>
          </w:rPr>
          <w:delText>Указывается ссылка на иную нормативно-техническую документацию.</w:delText>
        </w:r>
      </w:del>
    </w:p>
    <w:p w:rsidR="00E32F2A" w:rsidRPr="00CC2467" w:rsidDel="00CC24D4" w:rsidRDefault="00E32F2A" w:rsidP="00CC24D4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del w:id="58" w:author="2" w:date="2022-04-12T09:45:00Z"/>
          <w:rFonts w:ascii="Times New Roman" w:hAnsi="Times New Roman" w:cs="Times New Roman"/>
          <w:sz w:val="24"/>
          <w:szCs w:val="28"/>
        </w:rPr>
        <w:pPrChange w:id="59" w:author="2" w:date="2022-04-12T09:45:00Z">
          <w:pPr>
            <w:pStyle w:val="a4"/>
            <w:numPr>
              <w:numId w:val="1"/>
            </w:numPr>
            <w:tabs>
              <w:tab w:val="left" w:pos="1134"/>
            </w:tabs>
            <w:spacing w:after="0" w:line="240" w:lineRule="auto"/>
            <w:ind w:left="0" w:firstLine="708"/>
            <w:jc w:val="both"/>
          </w:pPr>
        </w:pPrChange>
      </w:pPr>
      <w:del w:id="60" w:author="2" w:date="2022-04-12T09:45:00Z">
        <w:r w:rsidRPr="00CC2467" w:rsidDel="00CC24D4">
          <w:rPr>
            <w:rFonts w:ascii="Times New Roman" w:hAnsi="Times New Roman" w:cs="Times New Roman"/>
            <w:sz w:val="24"/>
            <w:szCs w:val="28"/>
          </w:rPr>
          <w:delText>Указывается ссылка на технические условия, стандарты и другие нормативно-технические документы Заказчика.</w:delText>
        </w:r>
      </w:del>
    </w:p>
    <w:p w:rsidR="00E32F2A" w:rsidRPr="00CC2467" w:rsidDel="00CC24D4" w:rsidRDefault="00E32F2A" w:rsidP="00CC24D4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del w:id="61" w:author="2" w:date="2022-04-12T09:45:00Z"/>
          <w:rFonts w:ascii="Times New Roman" w:hAnsi="Times New Roman" w:cs="Times New Roman"/>
          <w:sz w:val="24"/>
          <w:szCs w:val="28"/>
        </w:rPr>
        <w:pPrChange w:id="62" w:author="2" w:date="2022-04-12T09:45:00Z">
          <w:pPr>
            <w:pStyle w:val="a4"/>
            <w:numPr>
              <w:numId w:val="1"/>
            </w:numPr>
            <w:tabs>
              <w:tab w:val="left" w:pos="1134"/>
            </w:tabs>
            <w:spacing w:after="0" w:line="240" w:lineRule="auto"/>
            <w:ind w:left="0" w:firstLine="708"/>
            <w:jc w:val="both"/>
          </w:pPr>
        </w:pPrChange>
      </w:pPr>
      <w:del w:id="63" w:author="2" w:date="2022-04-12T09:45:00Z">
        <w:r w:rsidRPr="00CC2467" w:rsidDel="00CC24D4">
          <w:rPr>
            <w:rFonts w:ascii="Times New Roman" w:hAnsi="Times New Roman" w:cs="Times New Roman"/>
            <w:sz w:val="24"/>
            <w:szCs w:val="28"/>
          </w:rPr>
          <w:delText>Указываются гарантийные сроки на поставленные товары, выполненные работы и оказанные услуги.</w:delText>
        </w:r>
      </w:del>
    </w:p>
    <w:p w:rsidR="00E32F2A" w:rsidRPr="00CC2467" w:rsidDel="00CC24D4" w:rsidRDefault="00E32F2A" w:rsidP="00CC24D4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del w:id="64" w:author="2" w:date="2022-04-12T09:45:00Z"/>
          <w:rFonts w:ascii="Times New Roman" w:hAnsi="Times New Roman" w:cs="Times New Roman"/>
          <w:sz w:val="24"/>
          <w:szCs w:val="28"/>
        </w:rPr>
        <w:pPrChange w:id="65" w:author="2" w:date="2022-04-12T09:45:00Z">
          <w:pPr>
            <w:pStyle w:val="a4"/>
            <w:numPr>
              <w:numId w:val="1"/>
            </w:numPr>
            <w:tabs>
              <w:tab w:val="left" w:pos="1134"/>
            </w:tabs>
            <w:spacing w:after="0" w:line="240" w:lineRule="auto"/>
            <w:ind w:left="0" w:firstLine="708"/>
            <w:jc w:val="both"/>
          </w:pPr>
        </w:pPrChange>
      </w:pPr>
      <w:del w:id="66" w:author="2" w:date="2022-04-12T09:45:00Z">
        <w:r w:rsidRPr="00CC2467" w:rsidDel="00CC24D4">
          <w:rPr>
            <w:rFonts w:ascii="Times New Roman" w:hAnsi="Times New Roman" w:cs="Times New Roman"/>
            <w:sz w:val="24"/>
            <w:szCs w:val="28"/>
          </w:rPr>
          <w:delText>Указывается 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товара.</w:delText>
        </w:r>
      </w:del>
    </w:p>
    <w:p w:rsidR="00E32F2A" w:rsidRPr="00CC2467" w:rsidDel="00CC24D4" w:rsidRDefault="00E32F2A" w:rsidP="00CC24D4">
      <w:pPr>
        <w:spacing w:after="0" w:line="240" w:lineRule="auto"/>
        <w:ind w:left="708"/>
        <w:jc w:val="both"/>
        <w:rPr>
          <w:del w:id="67" w:author="2" w:date="2022-04-12T09:45:00Z"/>
          <w:rFonts w:ascii="Times New Roman" w:hAnsi="Times New Roman" w:cs="Times New Roman"/>
          <w:bCs/>
          <w:sz w:val="24"/>
          <w:szCs w:val="28"/>
        </w:rPr>
        <w:pPrChange w:id="68" w:author="2" w:date="2022-04-12T09:45:00Z">
          <w:pPr>
            <w:tabs>
              <w:tab w:val="left" w:pos="1134"/>
            </w:tabs>
            <w:spacing w:after="0" w:line="240" w:lineRule="auto"/>
            <w:ind w:left="708"/>
            <w:jc w:val="both"/>
          </w:pPr>
        </w:pPrChange>
      </w:pPr>
    </w:p>
    <w:p w:rsidR="00E32F2A" w:rsidRPr="00CC2467" w:rsidDel="00CC24D4" w:rsidRDefault="00E32F2A" w:rsidP="00CC24D4">
      <w:pPr>
        <w:spacing w:after="0" w:line="240" w:lineRule="auto"/>
        <w:jc w:val="both"/>
        <w:rPr>
          <w:del w:id="69" w:author="2" w:date="2022-04-12T09:45:00Z"/>
          <w:rFonts w:ascii="Times New Roman" w:hAnsi="Times New Roman" w:cs="Times New Roman"/>
          <w:sz w:val="24"/>
          <w:szCs w:val="28"/>
        </w:rPr>
        <w:pPrChange w:id="70" w:author="2" w:date="2022-04-12T09:45:00Z">
          <w:pPr>
            <w:tabs>
              <w:tab w:val="left" w:pos="1134"/>
            </w:tabs>
            <w:spacing w:after="0" w:line="240" w:lineRule="auto"/>
            <w:ind w:firstLine="708"/>
            <w:jc w:val="both"/>
          </w:pPr>
        </w:pPrChange>
      </w:pPr>
      <w:del w:id="71" w:author="2" w:date="2022-04-12T09:45:00Z">
        <w:r w:rsidRPr="00CC2467" w:rsidDel="00CC24D4">
          <w:rPr>
            <w:rFonts w:ascii="Times New Roman" w:hAnsi="Times New Roman" w:cs="Times New Roman"/>
            <w:bCs/>
            <w:sz w:val="24"/>
            <w:szCs w:val="28"/>
          </w:rPr>
          <w:delText>Квалификационные требования</w:delText>
        </w:r>
        <w:r w:rsidDel="00CC24D4">
          <w:rPr>
            <w:rFonts w:ascii="Times New Roman" w:hAnsi="Times New Roman" w:cs="Times New Roman"/>
            <w:bCs/>
            <w:sz w:val="24"/>
            <w:szCs w:val="28"/>
          </w:rPr>
          <w:delText>,</w:delText>
        </w:r>
        <w:r w:rsidRPr="00CC2467" w:rsidDel="00CC24D4">
          <w:rPr>
            <w:rFonts w:ascii="Times New Roman" w:hAnsi="Times New Roman" w:cs="Times New Roman"/>
            <w:sz w:val="24"/>
            <w:szCs w:val="28"/>
          </w:rPr>
          <w:delText xml:space="preserve"> </w:delText>
        </w:r>
        <w:r w:rsidRPr="00CC2467" w:rsidDel="00CC24D4">
          <w:rPr>
            <w:rFonts w:ascii="Times New Roman" w:hAnsi="Times New Roman" w:cs="Times New Roman"/>
            <w:bCs/>
            <w:sz w:val="24"/>
            <w:szCs w:val="28"/>
          </w:rPr>
          <w:delText>предусматривающие наличие у потенциального поставщика опыта работы и квалифицированных специалистов, имеющих опыт работы в области, соответствующей предмету закупок</w:delText>
        </w:r>
        <w:r w:rsidDel="00CC24D4">
          <w:rPr>
            <w:rFonts w:ascii="Times New Roman" w:hAnsi="Times New Roman" w:cs="Times New Roman"/>
            <w:bCs/>
            <w:sz w:val="24"/>
            <w:szCs w:val="28"/>
          </w:rPr>
          <w:delText>, а также иные требования к потенциальному поставщику, заполняется</w:delText>
        </w:r>
        <w:r w:rsidRPr="00CC2467" w:rsidDel="00CC24D4">
          <w:rPr>
            <w:rFonts w:ascii="Times New Roman" w:hAnsi="Times New Roman" w:cs="Times New Roman"/>
            <w:bCs/>
            <w:sz w:val="24"/>
            <w:szCs w:val="28"/>
          </w:rPr>
          <w:delText xml:space="preserve"> согласно </w:delText>
        </w:r>
        <w:r w:rsidDel="00CC24D4">
          <w:rPr>
            <w:rFonts w:ascii="Times New Roman" w:hAnsi="Times New Roman" w:cs="Times New Roman"/>
            <w:bCs/>
            <w:sz w:val="24"/>
            <w:szCs w:val="28"/>
          </w:rPr>
          <w:delText>таблицам, приложенным</w:delText>
        </w:r>
        <w:r w:rsidRPr="00CC2467" w:rsidDel="00CC24D4">
          <w:rPr>
            <w:rFonts w:ascii="Times New Roman" w:hAnsi="Times New Roman" w:cs="Times New Roman"/>
            <w:bCs/>
            <w:sz w:val="24"/>
            <w:szCs w:val="28"/>
          </w:rPr>
          <w:delText xml:space="preserve"> к </w:delText>
        </w:r>
        <w:r w:rsidDel="00CC24D4">
          <w:rPr>
            <w:rFonts w:ascii="Times New Roman" w:hAnsi="Times New Roman" w:cs="Times New Roman"/>
            <w:bCs/>
            <w:sz w:val="24"/>
            <w:szCs w:val="28"/>
          </w:rPr>
          <w:delText>данному приложению</w:delText>
        </w:r>
        <w:r w:rsidRPr="00CC2467" w:rsidDel="00CC24D4">
          <w:rPr>
            <w:rFonts w:ascii="Times New Roman" w:hAnsi="Times New Roman" w:cs="Times New Roman"/>
            <w:bCs/>
            <w:sz w:val="24"/>
            <w:szCs w:val="28"/>
          </w:rPr>
          <w:delText xml:space="preserve">. </w:delText>
        </w:r>
      </w:del>
    </w:p>
    <w:p w:rsidR="00E32F2A" w:rsidRPr="00CC2467" w:rsidDel="00CC24D4" w:rsidRDefault="00E32F2A" w:rsidP="00CC24D4">
      <w:pPr>
        <w:spacing w:after="0" w:line="240" w:lineRule="auto"/>
        <w:jc w:val="both"/>
        <w:rPr>
          <w:del w:id="72" w:author="2" w:date="2022-04-12T09:45:00Z"/>
          <w:rFonts w:ascii="Times New Roman" w:hAnsi="Times New Roman" w:cs="Times New Roman"/>
          <w:sz w:val="24"/>
          <w:szCs w:val="28"/>
        </w:rPr>
        <w:pPrChange w:id="73" w:author="2" w:date="2022-04-12T09:45:00Z">
          <w:pPr>
            <w:tabs>
              <w:tab w:val="left" w:pos="1134"/>
            </w:tabs>
            <w:spacing w:after="0" w:line="240" w:lineRule="auto"/>
            <w:ind w:firstLine="708"/>
            <w:jc w:val="both"/>
          </w:pPr>
        </w:pPrChange>
      </w:pPr>
      <w:del w:id="74" w:author="2" w:date="2022-04-12T09:45:00Z">
        <w:r w:rsidRPr="00CC2467" w:rsidDel="00CC24D4">
          <w:rPr>
            <w:rFonts w:ascii="Times New Roman" w:hAnsi="Times New Roman" w:cs="Times New Roman"/>
            <w:sz w:val="24"/>
            <w:szCs w:val="28"/>
          </w:rPr>
          <w:delText>Не допускается требование о наличии в тендерных заявках потенциальных поставщиков копий писем от заводов-изготовителей, технических паспортов, сертификатов соответствия продукции, за исключением закупок лицензионного программного обеспечения.</w:delText>
        </w:r>
      </w:del>
    </w:p>
    <w:p w:rsidR="00E32F2A" w:rsidRDefault="00E32F2A" w:rsidP="00CC24D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  <w:pPrChange w:id="75" w:author="2" w:date="2022-04-12T09:45:00Z">
          <w:pPr>
            <w:pStyle w:val="a4"/>
            <w:tabs>
              <w:tab w:val="left" w:pos="1134"/>
            </w:tabs>
            <w:spacing w:after="0" w:line="240" w:lineRule="auto"/>
            <w:ind w:left="0" w:firstLine="708"/>
            <w:jc w:val="center"/>
          </w:pPr>
        </w:pPrChange>
      </w:pPr>
      <w:del w:id="76" w:author="2" w:date="2022-04-12T09:45:00Z">
        <w:r w:rsidDel="00CC24D4">
          <w:rPr>
            <w:rFonts w:ascii="Times New Roman" w:hAnsi="Times New Roman" w:cs="Times New Roman"/>
            <w:sz w:val="28"/>
            <w:szCs w:val="28"/>
          </w:rPr>
          <w:delText>______________________________________</w:delText>
        </w:r>
      </w:del>
      <w:bookmarkStart w:id="77" w:name="_GoBack"/>
      <w:bookmarkEnd w:id="77"/>
    </w:p>
    <w:sectPr w:rsidR="00E32F2A" w:rsidSect="005F7312">
      <w:headerReference w:type="even" r:id="rId8"/>
      <w:headerReference w:type="default" r:id="rId9"/>
      <w:headerReference w:type="first" r:id="rId10"/>
      <w:pgSz w:w="11906" w:h="16838" w:code="9"/>
      <w:pgMar w:top="993" w:right="851" w:bottom="993" w:left="1418" w:header="709" w:footer="709" w:gutter="0"/>
      <w:pgNumType w:start="6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376" w:rsidRDefault="00257376" w:rsidP="00CD4EB0">
      <w:pPr>
        <w:spacing w:after="0" w:line="240" w:lineRule="auto"/>
      </w:pPr>
      <w:r>
        <w:separator/>
      </w:r>
    </w:p>
  </w:endnote>
  <w:endnote w:type="continuationSeparator" w:id="0">
    <w:p w:rsidR="00257376" w:rsidRDefault="00257376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376" w:rsidRDefault="00257376" w:rsidP="00CD4EB0">
      <w:pPr>
        <w:spacing w:after="0" w:line="240" w:lineRule="auto"/>
      </w:pPr>
      <w:r>
        <w:separator/>
      </w:r>
    </w:p>
  </w:footnote>
  <w:footnote w:type="continuationSeparator" w:id="0">
    <w:p w:rsidR="00257376" w:rsidRDefault="00257376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0A6" w:rsidRPr="00DB6965" w:rsidRDefault="00D502AD" w:rsidP="007010A6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8656792"/>
      <w:docPartObj>
        <w:docPartGallery w:val="Page Numbers (Top of Page)"/>
        <w:docPartUnique/>
      </w:docPartObj>
    </w:sdtPr>
    <w:sdtEndPr/>
    <w:sdtContent>
      <w:p w:rsidR="007C2B86" w:rsidRDefault="007C2B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4D4">
          <w:rPr>
            <w:noProof/>
          </w:rPr>
          <w:t>63</w:t>
        </w:r>
        <w:r>
          <w:fldChar w:fldCharType="end"/>
        </w:r>
      </w:p>
    </w:sdtContent>
  </w:sdt>
  <w:p w:rsidR="000B74A4" w:rsidRDefault="0025737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810959"/>
      <w:docPartObj>
        <w:docPartGallery w:val="Page Numbers (Top of Page)"/>
        <w:docPartUnique/>
      </w:docPartObj>
    </w:sdtPr>
    <w:sdtEndPr/>
    <w:sdtContent>
      <w:p w:rsidR="00A4488C" w:rsidRDefault="00A448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4D4">
          <w:rPr>
            <w:noProof/>
          </w:rPr>
          <w:t>61</w:t>
        </w:r>
        <w:r>
          <w:fldChar w:fldCharType="end"/>
        </w:r>
      </w:p>
    </w:sdtContent>
  </w:sdt>
  <w:p w:rsidR="00406C30" w:rsidRDefault="00406C3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D6CF1"/>
    <w:multiLevelType w:val="hybridMultilevel"/>
    <w:tmpl w:val="818A0184"/>
    <w:lvl w:ilvl="0" w:tplc="3CACE1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2">
    <w15:presenceInfo w15:providerId="None" w15:userId="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EB0"/>
    <w:rsid w:val="0002682C"/>
    <w:rsid w:val="00060885"/>
    <w:rsid w:val="000A5040"/>
    <w:rsid w:val="000E1F97"/>
    <w:rsid w:val="001166AE"/>
    <w:rsid w:val="0012685B"/>
    <w:rsid w:val="00126DF7"/>
    <w:rsid w:val="00136D0D"/>
    <w:rsid w:val="00164CAF"/>
    <w:rsid w:val="00180C90"/>
    <w:rsid w:val="001D0BD8"/>
    <w:rsid w:val="001D1885"/>
    <w:rsid w:val="001D28C0"/>
    <w:rsid w:val="00217909"/>
    <w:rsid w:val="002239B1"/>
    <w:rsid w:val="00257376"/>
    <w:rsid w:val="00271526"/>
    <w:rsid w:val="00296CAF"/>
    <w:rsid w:val="002A7E52"/>
    <w:rsid w:val="002D5F2A"/>
    <w:rsid w:val="002E1A79"/>
    <w:rsid w:val="00315007"/>
    <w:rsid w:val="00325F3C"/>
    <w:rsid w:val="00383902"/>
    <w:rsid w:val="003D2FE4"/>
    <w:rsid w:val="00403EBB"/>
    <w:rsid w:val="00406C30"/>
    <w:rsid w:val="00415E3A"/>
    <w:rsid w:val="004209A3"/>
    <w:rsid w:val="00427EFE"/>
    <w:rsid w:val="004359F0"/>
    <w:rsid w:val="00526348"/>
    <w:rsid w:val="00533F29"/>
    <w:rsid w:val="0057167B"/>
    <w:rsid w:val="00586B7F"/>
    <w:rsid w:val="00590833"/>
    <w:rsid w:val="005D2AF2"/>
    <w:rsid w:val="005F4E67"/>
    <w:rsid w:val="005F7312"/>
    <w:rsid w:val="00634D3B"/>
    <w:rsid w:val="00640F52"/>
    <w:rsid w:val="006554A9"/>
    <w:rsid w:val="006A3630"/>
    <w:rsid w:val="006E7F4D"/>
    <w:rsid w:val="006F2CDE"/>
    <w:rsid w:val="007336B5"/>
    <w:rsid w:val="007C2B86"/>
    <w:rsid w:val="008859D3"/>
    <w:rsid w:val="00892B97"/>
    <w:rsid w:val="008A5422"/>
    <w:rsid w:val="008C1685"/>
    <w:rsid w:val="008D6B98"/>
    <w:rsid w:val="00913934"/>
    <w:rsid w:val="00986AAC"/>
    <w:rsid w:val="009B0EC6"/>
    <w:rsid w:val="009C7DB4"/>
    <w:rsid w:val="00A1743E"/>
    <w:rsid w:val="00A257B9"/>
    <w:rsid w:val="00A36206"/>
    <w:rsid w:val="00A4488C"/>
    <w:rsid w:val="00A73753"/>
    <w:rsid w:val="00AA7FD8"/>
    <w:rsid w:val="00AB7E05"/>
    <w:rsid w:val="00AF3E9C"/>
    <w:rsid w:val="00B07059"/>
    <w:rsid w:val="00B258ED"/>
    <w:rsid w:val="00B31566"/>
    <w:rsid w:val="00B41BC3"/>
    <w:rsid w:val="00B75773"/>
    <w:rsid w:val="00B92F8C"/>
    <w:rsid w:val="00BB59F8"/>
    <w:rsid w:val="00C85562"/>
    <w:rsid w:val="00C9634C"/>
    <w:rsid w:val="00CA1254"/>
    <w:rsid w:val="00CA33CB"/>
    <w:rsid w:val="00CC24D4"/>
    <w:rsid w:val="00CD4EB0"/>
    <w:rsid w:val="00CE5E92"/>
    <w:rsid w:val="00D502AD"/>
    <w:rsid w:val="00D5613B"/>
    <w:rsid w:val="00DA1C80"/>
    <w:rsid w:val="00DA5233"/>
    <w:rsid w:val="00E06C59"/>
    <w:rsid w:val="00E16E39"/>
    <w:rsid w:val="00E26B34"/>
    <w:rsid w:val="00E3069D"/>
    <w:rsid w:val="00E32F2A"/>
    <w:rsid w:val="00E408E9"/>
    <w:rsid w:val="00E574E0"/>
    <w:rsid w:val="00E67953"/>
    <w:rsid w:val="00E87D5F"/>
    <w:rsid w:val="00E91F94"/>
    <w:rsid w:val="00EA4A9B"/>
    <w:rsid w:val="00EB5CF6"/>
    <w:rsid w:val="00F113FF"/>
    <w:rsid w:val="00F2302E"/>
    <w:rsid w:val="00F37CEE"/>
    <w:rsid w:val="00F5022D"/>
    <w:rsid w:val="00FD51BB"/>
    <w:rsid w:val="00FF0442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30C4"/>
  <w15:docId w15:val="{81C49656-2172-4786-B7FF-A2F25C49F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B258ED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5D2A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D2A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D2AF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D2A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D2AF2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315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jdo103@mail.ru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2</cp:lastModifiedBy>
  <cp:revision>2</cp:revision>
  <cp:lastPrinted>2020-08-21T10:55:00Z</cp:lastPrinted>
  <dcterms:created xsi:type="dcterms:W3CDTF">2022-04-12T03:46:00Z</dcterms:created>
  <dcterms:modified xsi:type="dcterms:W3CDTF">2022-04-12T03:46:00Z</dcterms:modified>
</cp:coreProperties>
</file>